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C126C" w14:textId="7F9DB027" w:rsidR="00B76CDB" w:rsidRPr="00B12F93" w:rsidRDefault="00B76CDB" w:rsidP="0018375E">
      <w:pPr>
        <w:spacing w:before="100" w:beforeAutospacing="1" w:after="100" w:afterAutospacing="1" w:line="450" w:lineRule="atLeast"/>
        <w:jc w:val="center"/>
        <w:rPr>
          <w:rFonts w:ascii="Noto Sans" w:eastAsia="Times New Roman" w:hAnsi="Noto Sans" w:cs="Noto Sans"/>
          <w:b/>
          <w:bCs/>
          <w:color w:val="691C32" w:themeColor="accent1"/>
          <w:kern w:val="0"/>
          <w:bdr w:val="none" w:sz="0" w:space="0" w:color="auto" w:frame="1"/>
          <w:lang w:eastAsia="es-MX"/>
          <w14:ligatures w14:val="none"/>
          <w:rPrChange w:id="0" w:author="Eliud Reyes Reyes" w:date="2025-03-31T13:58:00Z">
            <w:rPr>
              <w:rFonts w:ascii="Noto Sans" w:eastAsia="Times New Roman" w:hAnsi="Noto Sans" w:cs="Noto Sans"/>
              <w:b/>
              <w:bCs/>
              <w:color w:val="C00000"/>
              <w:kern w:val="0"/>
              <w:bdr w:val="none" w:sz="0" w:space="0" w:color="auto" w:frame="1"/>
              <w:lang w:eastAsia="es-MX"/>
              <w14:ligatures w14:val="none"/>
            </w:rPr>
          </w:rPrChange>
        </w:rPr>
      </w:pPr>
      <w:r w:rsidRPr="00B12F93">
        <w:rPr>
          <w:rFonts w:ascii="Noto Sans" w:eastAsia="Times New Roman" w:hAnsi="Noto Sans" w:cs="Noto Sans"/>
          <w:b/>
          <w:bCs/>
          <w:color w:val="691C32" w:themeColor="accent1"/>
          <w:kern w:val="0"/>
          <w:bdr w:val="none" w:sz="0" w:space="0" w:color="auto" w:frame="1"/>
          <w:lang w:eastAsia="es-MX"/>
          <w14:ligatures w14:val="none"/>
          <w:rPrChange w:id="1" w:author="Eliud Reyes Reyes" w:date="2025-03-31T13:58:00Z">
            <w:rPr>
              <w:rFonts w:ascii="Noto Sans" w:eastAsia="Times New Roman" w:hAnsi="Noto Sans" w:cs="Noto Sans"/>
              <w:b/>
              <w:bCs/>
              <w:color w:val="C00000"/>
              <w:kern w:val="0"/>
              <w:bdr w:val="none" w:sz="0" w:space="0" w:color="auto" w:frame="1"/>
              <w:lang w:eastAsia="es-MX"/>
              <w14:ligatures w14:val="none"/>
            </w:rPr>
          </w:rPrChange>
        </w:rPr>
        <w:t>Índice de Valoración de Salud Oral en Geriatría (GOHAI)</w:t>
      </w:r>
    </w:p>
    <w:tbl>
      <w:tblPr>
        <w:tblStyle w:val="Tablaconcuadrcula"/>
        <w:tblW w:w="13287" w:type="dxa"/>
        <w:tblLook w:val="04A0" w:firstRow="1" w:lastRow="0" w:firstColumn="1" w:lastColumn="0" w:noHBand="0" w:noVBand="1"/>
        <w:tblPrChange w:id="2" w:author="Eliud Reyes Reyes" w:date="2025-03-31T14:17:00Z">
          <w:tblPr>
            <w:tblStyle w:val="Tablaconcuadrcula"/>
            <w:tblW w:w="13287" w:type="dxa"/>
            <w:tblLook w:val="04A0" w:firstRow="1" w:lastRow="0" w:firstColumn="1" w:lastColumn="0" w:noHBand="0" w:noVBand="1"/>
          </w:tblPr>
        </w:tblPrChange>
      </w:tblPr>
      <w:tblGrid>
        <w:gridCol w:w="7499"/>
        <w:gridCol w:w="1038"/>
        <w:gridCol w:w="1875"/>
        <w:gridCol w:w="1025"/>
        <w:gridCol w:w="984"/>
        <w:gridCol w:w="866"/>
        <w:tblGridChange w:id="3">
          <w:tblGrid>
            <w:gridCol w:w="7499"/>
            <w:gridCol w:w="1038"/>
            <w:gridCol w:w="1875"/>
            <w:gridCol w:w="1025"/>
            <w:gridCol w:w="984"/>
            <w:gridCol w:w="866"/>
          </w:tblGrid>
        </w:tblGridChange>
      </w:tblGrid>
      <w:tr w:rsidR="00B76CDB" w:rsidRPr="0018375E" w14:paraId="6220A202" w14:textId="77777777" w:rsidTr="00861F7F">
        <w:trPr>
          <w:trHeight w:val="208"/>
        </w:trPr>
        <w:tc>
          <w:tcPr>
            <w:tcW w:w="7502" w:type="dxa"/>
            <w:shd w:val="clear" w:color="auto" w:fill="691C32" w:themeFill="accent1"/>
            <w:tcPrChange w:id="4" w:author="Eliud Reyes Reyes" w:date="2025-03-31T14:17:00Z">
              <w:tcPr>
                <w:tcW w:w="7502" w:type="dxa"/>
                <w:shd w:val="clear" w:color="auto" w:fill="006657" w:themeFill="background1"/>
              </w:tcPr>
            </w:tcPrChange>
          </w:tcPr>
          <w:p w14:paraId="6D72830E" w14:textId="1D577B0D" w:rsidR="00B76CDB" w:rsidRPr="00B12F93" w:rsidRDefault="00B76CDB" w:rsidP="003B5E29">
            <w:pPr>
              <w:spacing w:beforeAutospacing="1"/>
              <w:jc w:val="center"/>
              <w:rPr>
                <w:rFonts w:ascii="Noto Sans" w:eastAsia="Times New Roman" w:hAnsi="Noto Sans" w:cs="Noto Sans"/>
                <w:b/>
                <w:bCs/>
                <w:color w:val="691C32" w:themeColor="accent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  <w:rPrChange w:id="5" w:author="Eliud Reyes Reyes" w:date="2025-03-31T13:59:00Z">
                  <w:rPr>
                    <w:rFonts w:ascii="Noto Sans" w:eastAsia="Times New Roman" w:hAnsi="Noto Sans" w:cs="Noto Sans"/>
                    <w:b/>
                    <w:bCs/>
                    <w:color w:val="FFFFFF" w:themeColor="background2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18375E"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Pregunta: en los últimos tres meses…</w:t>
            </w:r>
          </w:p>
        </w:tc>
        <w:tc>
          <w:tcPr>
            <w:tcW w:w="1037" w:type="dxa"/>
            <w:shd w:val="clear" w:color="auto" w:fill="691C32" w:themeFill="accent1"/>
            <w:tcPrChange w:id="6" w:author="Eliud Reyes Reyes" w:date="2025-03-31T14:17:00Z">
              <w:tcPr>
                <w:tcW w:w="1037" w:type="dxa"/>
                <w:shd w:val="clear" w:color="auto" w:fill="006657" w:themeFill="background1"/>
              </w:tcPr>
            </w:tcPrChange>
          </w:tcPr>
          <w:p w14:paraId="5D1AA246" w14:textId="152CE9CA" w:rsidR="00B76CDB" w:rsidRPr="0018375E" w:rsidRDefault="00B76CDB" w:rsidP="003B5E29">
            <w:pPr>
              <w:spacing w:beforeAutospacing="1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Siempre</w:t>
            </w:r>
          </w:p>
        </w:tc>
        <w:tc>
          <w:tcPr>
            <w:tcW w:w="1874" w:type="dxa"/>
            <w:shd w:val="clear" w:color="auto" w:fill="691C32" w:themeFill="accent1"/>
            <w:tcPrChange w:id="7" w:author="Eliud Reyes Reyes" w:date="2025-03-31T14:17:00Z">
              <w:tcPr>
                <w:tcW w:w="1874" w:type="dxa"/>
                <w:shd w:val="clear" w:color="auto" w:fill="006657" w:themeFill="background1"/>
              </w:tcPr>
            </w:tcPrChange>
          </w:tcPr>
          <w:p w14:paraId="61D050BD" w14:textId="4DD04992" w:rsidR="00B76CDB" w:rsidRPr="0018375E" w:rsidRDefault="00B76CDB" w:rsidP="003B5E29">
            <w:pPr>
              <w:spacing w:beforeAutospacing="1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Frecuentemente</w:t>
            </w:r>
          </w:p>
        </w:tc>
        <w:tc>
          <w:tcPr>
            <w:tcW w:w="1024" w:type="dxa"/>
            <w:shd w:val="clear" w:color="auto" w:fill="691C32" w:themeFill="accent1"/>
            <w:tcPrChange w:id="8" w:author="Eliud Reyes Reyes" w:date="2025-03-31T14:17:00Z">
              <w:tcPr>
                <w:tcW w:w="1024" w:type="dxa"/>
                <w:shd w:val="clear" w:color="auto" w:fill="006657" w:themeFill="background1"/>
              </w:tcPr>
            </w:tcPrChange>
          </w:tcPr>
          <w:p w14:paraId="0FB63F6D" w14:textId="4E19B00B" w:rsidR="00B76CDB" w:rsidRPr="0018375E" w:rsidRDefault="00B76CDB" w:rsidP="003B5E29">
            <w:pPr>
              <w:spacing w:beforeAutospacing="1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Algunas Veces</w:t>
            </w:r>
          </w:p>
        </w:tc>
        <w:tc>
          <w:tcPr>
            <w:tcW w:w="984" w:type="dxa"/>
            <w:shd w:val="clear" w:color="auto" w:fill="691C32" w:themeFill="accent1"/>
            <w:tcPrChange w:id="9" w:author="Eliud Reyes Reyes" w:date="2025-03-31T14:17:00Z">
              <w:tcPr>
                <w:tcW w:w="984" w:type="dxa"/>
                <w:shd w:val="clear" w:color="auto" w:fill="006657" w:themeFill="background1"/>
              </w:tcPr>
            </w:tcPrChange>
          </w:tcPr>
          <w:p w14:paraId="5DABE720" w14:textId="2C360045" w:rsidR="00B76CDB" w:rsidRPr="0018375E" w:rsidRDefault="00B76CDB" w:rsidP="003B5E29">
            <w:pPr>
              <w:spacing w:beforeAutospacing="1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Rara Vez</w:t>
            </w:r>
          </w:p>
        </w:tc>
        <w:tc>
          <w:tcPr>
            <w:tcW w:w="866" w:type="dxa"/>
            <w:shd w:val="clear" w:color="auto" w:fill="691C32" w:themeFill="accent1"/>
            <w:tcPrChange w:id="10" w:author="Eliud Reyes Reyes" w:date="2025-03-31T14:17:00Z">
              <w:tcPr>
                <w:tcW w:w="866" w:type="dxa"/>
                <w:shd w:val="clear" w:color="auto" w:fill="006657" w:themeFill="background1"/>
              </w:tcPr>
            </w:tcPrChange>
          </w:tcPr>
          <w:p w14:paraId="26CEAF1D" w14:textId="20C7D3F3" w:rsidR="00B76CDB" w:rsidRPr="0018375E" w:rsidRDefault="00B76CDB" w:rsidP="003B5E29">
            <w:pPr>
              <w:spacing w:beforeAutospacing="1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b/>
                <w:bCs/>
                <w:color w:val="FFFFFF" w:themeColor="background2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Nunca</w:t>
            </w:r>
          </w:p>
        </w:tc>
      </w:tr>
      <w:tr w:rsidR="00B76CDB" w:rsidRPr="0018375E" w14:paraId="1CE89478" w14:textId="77777777" w:rsidTr="00C81614">
        <w:trPr>
          <w:trHeight w:val="513"/>
          <w:trPrChange w:id="11" w:author="Eliud Reyes Reyes" w:date="2025-04-16T11:51:00Z">
            <w:trPr>
              <w:trHeight w:val="501"/>
            </w:trPr>
          </w:trPrChange>
        </w:trPr>
        <w:tc>
          <w:tcPr>
            <w:tcW w:w="7502" w:type="dxa"/>
            <w:tcPrChange w:id="12" w:author="Eliud Reyes Reyes" w:date="2025-04-16T11:51:00Z">
              <w:tcPr>
                <w:tcW w:w="7502" w:type="dxa"/>
              </w:tcPr>
            </w:tcPrChange>
          </w:tcPr>
          <w:p w14:paraId="18F40297" w14:textId="7ED10BF9" w:rsidR="00B76CDB" w:rsidRPr="00C81614" w:rsidRDefault="00B76CDB" w:rsidP="003B5E29">
            <w:pPr>
              <w:pStyle w:val="Prrafodelista"/>
              <w:numPr>
                <w:ilvl w:val="0"/>
                <w:numId w:val="1"/>
              </w:numPr>
              <w:spacing w:beforeAutospacing="1" w:after="160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13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14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¿Cuántas veces ha tenido que comer menos o cambiar de comida por culpa de sus dientes o de su dentadura?</w:t>
            </w:r>
          </w:p>
        </w:tc>
        <w:tc>
          <w:tcPr>
            <w:tcW w:w="1037" w:type="dxa"/>
            <w:tcPrChange w:id="15" w:author="Eliud Reyes Reyes" w:date="2025-04-16T11:51:00Z">
              <w:tcPr>
                <w:tcW w:w="1037" w:type="dxa"/>
              </w:tcPr>
            </w:tcPrChange>
          </w:tcPr>
          <w:p w14:paraId="641428DB" w14:textId="60EDEE7A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  <w:tc>
          <w:tcPr>
            <w:tcW w:w="1874" w:type="dxa"/>
            <w:tcPrChange w:id="16" w:author="Eliud Reyes Reyes" w:date="2025-04-16T11:51:00Z">
              <w:tcPr>
                <w:tcW w:w="1874" w:type="dxa"/>
              </w:tcPr>
            </w:tcPrChange>
          </w:tcPr>
          <w:p w14:paraId="747036C4" w14:textId="22E29B75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1024" w:type="dxa"/>
            <w:tcPrChange w:id="17" w:author="Eliud Reyes Reyes" w:date="2025-04-16T11:51:00Z">
              <w:tcPr>
                <w:tcW w:w="1024" w:type="dxa"/>
              </w:tcPr>
            </w:tcPrChange>
          </w:tcPr>
          <w:p w14:paraId="0FF1FBE9" w14:textId="6A72A8E0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  <w:tcPrChange w:id="18" w:author="Eliud Reyes Reyes" w:date="2025-04-16T11:51:00Z">
              <w:tcPr>
                <w:tcW w:w="984" w:type="dxa"/>
              </w:tcPr>
            </w:tcPrChange>
          </w:tcPr>
          <w:p w14:paraId="5159D31D" w14:textId="4BC57D41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866" w:type="dxa"/>
            <w:tcPrChange w:id="19" w:author="Eliud Reyes Reyes" w:date="2025-04-16T11:51:00Z">
              <w:tcPr>
                <w:tcW w:w="866" w:type="dxa"/>
              </w:tcPr>
            </w:tcPrChange>
          </w:tcPr>
          <w:p w14:paraId="7E04E596" w14:textId="72630552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</w:tr>
      <w:tr w:rsidR="00B76CDB" w:rsidRPr="0018375E" w14:paraId="53A85EC8" w14:textId="77777777" w:rsidTr="00EF1826">
        <w:trPr>
          <w:trHeight w:val="439"/>
        </w:trPr>
        <w:tc>
          <w:tcPr>
            <w:tcW w:w="7502" w:type="dxa"/>
          </w:tcPr>
          <w:p w14:paraId="21948581" w14:textId="083D3332" w:rsidR="00B76CDB" w:rsidRPr="00C81614" w:rsidRDefault="00B76CDB" w:rsidP="003B5E29">
            <w:pPr>
              <w:pStyle w:val="Prrafodelista"/>
              <w:numPr>
                <w:ilvl w:val="0"/>
                <w:numId w:val="1"/>
              </w:numPr>
              <w:spacing w:before="100" w:beforeAutospacing="1" w:after="160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20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21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¿Cuántas veces ha tenido problemas al masticar comidas como la carne o las manzanas?</w:t>
            </w:r>
          </w:p>
        </w:tc>
        <w:tc>
          <w:tcPr>
            <w:tcW w:w="1037" w:type="dxa"/>
          </w:tcPr>
          <w:p w14:paraId="59D26B65" w14:textId="5BD00B68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  <w:tc>
          <w:tcPr>
            <w:tcW w:w="1874" w:type="dxa"/>
          </w:tcPr>
          <w:p w14:paraId="786EF11B" w14:textId="57526EEB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1024" w:type="dxa"/>
          </w:tcPr>
          <w:p w14:paraId="53249CD5" w14:textId="10761AEB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3EA17351" w14:textId="1DF37247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866" w:type="dxa"/>
          </w:tcPr>
          <w:p w14:paraId="52D1BF65" w14:textId="1F73DD85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</w:tr>
      <w:tr w:rsidR="00B76CDB" w:rsidRPr="0018375E" w14:paraId="41D1CBCB" w14:textId="77777777" w:rsidTr="00EF1826">
        <w:tc>
          <w:tcPr>
            <w:tcW w:w="7502" w:type="dxa"/>
          </w:tcPr>
          <w:p w14:paraId="7D48F75E" w14:textId="5171BACA" w:rsidR="00B76CDB" w:rsidRPr="00C81614" w:rsidRDefault="00B76CDB" w:rsidP="003B5E29">
            <w:pPr>
              <w:pStyle w:val="Prrafodelista"/>
              <w:numPr>
                <w:ilvl w:val="0"/>
                <w:numId w:val="1"/>
              </w:numPr>
              <w:spacing w:beforeAutospacing="1" w:after="160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22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23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¿Cuántas veces ha tragado usted bien?</w:t>
            </w:r>
          </w:p>
        </w:tc>
        <w:tc>
          <w:tcPr>
            <w:tcW w:w="1037" w:type="dxa"/>
          </w:tcPr>
          <w:p w14:paraId="7346D3BF" w14:textId="3B05F4FC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  <w:tc>
          <w:tcPr>
            <w:tcW w:w="1874" w:type="dxa"/>
          </w:tcPr>
          <w:p w14:paraId="7F36374D" w14:textId="6E942DD4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1024" w:type="dxa"/>
          </w:tcPr>
          <w:p w14:paraId="5DF47AFC" w14:textId="45AF0664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071EF2B0" w14:textId="66950537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866" w:type="dxa"/>
          </w:tcPr>
          <w:p w14:paraId="4950F4F2" w14:textId="7DF5F57B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</w:tr>
      <w:tr w:rsidR="00B76CDB" w:rsidRPr="0018375E" w14:paraId="03832F62" w14:textId="77777777" w:rsidTr="00EF1826">
        <w:tc>
          <w:tcPr>
            <w:tcW w:w="7502" w:type="dxa"/>
          </w:tcPr>
          <w:p w14:paraId="28840975" w14:textId="77A547BD" w:rsidR="00B76CDB" w:rsidRPr="00C81614" w:rsidRDefault="00B76CDB" w:rsidP="003B5E29">
            <w:pPr>
              <w:pStyle w:val="Prrafodelista"/>
              <w:numPr>
                <w:ilvl w:val="0"/>
                <w:numId w:val="1"/>
              </w:numPr>
              <w:spacing w:beforeAutospacing="1" w:after="160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24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25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¿Cuántas veces no ha podido usted hablar bien por culpa de sus dientes o dentadura?</w:t>
            </w:r>
          </w:p>
        </w:tc>
        <w:tc>
          <w:tcPr>
            <w:tcW w:w="1037" w:type="dxa"/>
          </w:tcPr>
          <w:p w14:paraId="6C6B97C1" w14:textId="5FD75C1A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  <w:tc>
          <w:tcPr>
            <w:tcW w:w="1874" w:type="dxa"/>
          </w:tcPr>
          <w:p w14:paraId="76A9C78A" w14:textId="63F54B5A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1024" w:type="dxa"/>
          </w:tcPr>
          <w:p w14:paraId="6A58DFDB" w14:textId="5458A9D7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6E90D5F5" w14:textId="68787764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866" w:type="dxa"/>
          </w:tcPr>
          <w:p w14:paraId="456D0C71" w14:textId="708932CF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</w:tr>
      <w:tr w:rsidR="00B76CDB" w:rsidRPr="0018375E" w14:paraId="1EA7216C" w14:textId="77777777" w:rsidTr="00EF1826">
        <w:tc>
          <w:tcPr>
            <w:tcW w:w="7502" w:type="dxa"/>
          </w:tcPr>
          <w:p w14:paraId="5ABD7E65" w14:textId="7876A9B8" w:rsidR="00B76CDB" w:rsidRPr="00C81614" w:rsidRDefault="00B76CDB" w:rsidP="003B5E29">
            <w:pPr>
              <w:pStyle w:val="Prrafodelista"/>
              <w:numPr>
                <w:ilvl w:val="0"/>
                <w:numId w:val="1"/>
              </w:numPr>
              <w:spacing w:beforeAutospacing="1" w:after="160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26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27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 xml:space="preserve">¿Cuántas veces no ha </w:t>
            </w:r>
            <w:r w:rsidR="003B5E29"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28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podido comer las cosas que usted quería sin tener ninguna molestia?</w:t>
            </w:r>
          </w:p>
        </w:tc>
        <w:tc>
          <w:tcPr>
            <w:tcW w:w="1037" w:type="dxa"/>
          </w:tcPr>
          <w:p w14:paraId="32A6C095" w14:textId="5A6F1639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  <w:tc>
          <w:tcPr>
            <w:tcW w:w="1874" w:type="dxa"/>
          </w:tcPr>
          <w:p w14:paraId="4236F071" w14:textId="72B47F9E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1024" w:type="dxa"/>
          </w:tcPr>
          <w:p w14:paraId="50B2F07F" w14:textId="1190B45B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7BC122FB" w14:textId="7763C685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866" w:type="dxa"/>
          </w:tcPr>
          <w:p w14:paraId="3B67F823" w14:textId="49C3D6C0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</w:tr>
      <w:tr w:rsidR="00B76CDB" w:rsidRPr="0018375E" w14:paraId="404488AA" w14:textId="77777777" w:rsidTr="00EF1826">
        <w:tc>
          <w:tcPr>
            <w:tcW w:w="7502" w:type="dxa"/>
          </w:tcPr>
          <w:p w14:paraId="0CB9E363" w14:textId="124AF503" w:rsidR="00B76CDB" w:rsidRPr="00C81614" w:rsidRDefault="00B76CDB" w:rsidP="003B5E29">
            <w:pPr>
              <w:pStyle w:val="Prrafodelista"/>
              <w:numPr>
                <w:ilvl w:val="0"/>
                <w:numId w:val="1"/>
              </w:numPr>
              <w:spacing w:beforeAutospacing="1" w:after="160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29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30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 xml:space="preserve">¿Cuántas veces no ha </w:t>
            </w:r>
            <w:r w:rsidR="003B5E29"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31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querido salir a la calle o hablar con la gente por culpa de sus dientes o dentadura?</w:t>
            </w:r>
          </w:p>
        </w:tc>
        <w:tc>
          <w:tcPr>
            <w:tcW w:w="1037" w:type="dxa"/>
          </w:tcPr>
          <w:p w14:paraId="5254F474" w14:textId="79125618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  <w:tc>
          <w:tcPr>
            <w:tcW w:w="1874" w:type="dxa"/>
          </w:tcPr>
          <w:p w14:paraId="2032D56B" w14:textId="4F7DC876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1024" w:type="dxa"/>
          </w:tcPr>
          <w:p w14:paraId="59322417" w14:textId="27802685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739F655D" w14:textId="7A527303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866" w:type="dxa"/>
          </w:tcPr>
          <w:p w14:paraId="450086EA" w14:textId="48132ADB" w:rsidR="00B76CDB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</w:tr>
      <w:tr w:rsidR="003E5CBC" w:rsidRPr="0018375E" w14:paraId="3D288BC0" w14:textId="77777777" w:rsidTr="00EF1826">
        <w:trPr>
          <w:trHeight w:val="540"/>
        </w:trPr>
        <w:tc>
          <w:tcPr>
            <w:tcW w:w="7502" w:type="dxa"/>
          </w:tcPr>
          <w:p w14:paraId="29057748" w14:textId="4CB979D6" w:rsidR="003E5CBC" w:rsidRPr="00C81614" w:rsidRDefault="003E5CBC" w:rsidP="003E5CBC">
            <w:pPr>
              <w:pStyle w:val="Prrafodelista"/>
              <w:numPr>
                <w:ilvl w:val="0"/>
                <w:numId w:val="1"/>
              </w:numPr>
              <w:spacing w:before="100" w:beforeAutospacing="1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32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33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Cuando usted se mira al espejo, ¿cuántas veces ha estado contento de cómo se ven sus dientes o su dentadura?</w:t>
            </w:r>
          </w:p>
        </w:tc>
        <w:tc>
          <w:tcPr>
            <w:tcW w:w="1037" w:type="dxa"/>
          </w:tcPr>
          <w:p w14:paraId="51BDCC0A" w14:textId="40870D9A" w:rsidR="003E5CBC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  <w:tc>
          <w:tcPr>
            <w:tcW w:w="1874" w:type="dxa"/>
          </w:tcPr>
          <w:p w14:paraId="79496F06" w14:textId="18219C72" w:rsidR="003E5CBC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1024" w:type="dxa"/>
          </w:tcPr>
          <w:p w14:paraId="11353FC1" w14:textId="5C7B9089" w:rsidR="003E5CBC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42DB8B48" w14:textId="0B64D0C8" w:rsidR="003E5CBC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866" w:type="dxa"/>
          </w:tcPr>
          <w:p w14:paraId="7B7B1D86" w14:textId="35AA498C" w:rsidR="003E5CBC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</w:tr>
      <w:tr w:rsidR="003E5CBC" w:rsidRPr="0018375E" w14:paraId="77BDBE92" w14:textId="77777777" w:rsidTr="00EF1826">
        <w:trPr>
          <w:trHeight w:val="540"/>
        </w:trPr>
        <w:tc>
          <w:tcPr>
            <w:tcW w:w="7502" w:type="dxa"/>
          </w:tcPr>
          <w:p w14:paraId="35C081B2" w14:textId="0F8FE91C" w:rsidR="003E5CBC" w:rsidRPr="00C81614" w:rsidRDefault="003E5CBC" w:rsidP="003E5CBC">
            <w:pPr>
              <w:pStyle w:val="Prrafodelista"/>
              <w:numPr>
                <w:ilvl w:val="0"/>
                <w:numId w:val="1"/>
              </w:numPr>
              <w:spacing w:before="100" w:beforeAutospacing="1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34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35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¿Cuántas veces ha tenido que utilizar algún medicamento para aliviar el dolor de sus dientes o las molestias en su boca?</w:t>
            </w:r>
          </w:p>
        </w:tc>
        <w:tc>
          <w:tcPr>
            <w:tcW w:w="1037" w:type="dxa"/>
          </w:tcPr>
          <w:p w14:paraId="353C5292" w14:textId="60D43EDF" w:rsidR="003E5CBC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  <w:tc>
          <w:tcPr>
            <w:tcW w:w="1874" w:type="dxa"/>
          </w:tcPr>
          <w:p w14:paraId="66387AC3" w14:textId="497CE7FF" w:rsidR="003E5CBC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1024" w:type="dxa"/>
          </w:tcPr>
          <w:p w14:paraId="1FCA6EDF" w14:textId="57DD0C8F" w:rsidR="003E5CBC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340C274C" w14:textId="5637AB81" w:rsidR="003E5CBC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866" w:type="dxa"/>
          </w:tcPr>
          <w:p w14:paraId="514C509F" w14:textId="30BB60BC" w:rsidR="003E5CBC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</w:tr>
      <w:tr w:rsidR="003B5E29" w:rsidRPr="0018375E" w14:paraId="08F95730" w14:textId="77777777" w:rsidTr="00EF1826">
        <w:tc>
          <w:tcPr>
            <w:tcW w:w="7502" w:type="dxa"/>
          </w:tcPr>
          <w:p w14:paraId="2E0AC3AF" w14:textId="6681D272" w:rsidR="003B5E29" w:rsidRPr="00C81614" w:rsidRDefault="003B5E29" w:rsidP="003B5E29">
            <w:pPr>
              <w:pStyle w:val="Prrafodelista"/>
              <w:numPr>
                <w:ilvl w:val="0"/>
                <w:numId w:val="1"/>
              </w:numPr>
              <w:spacing w:before="100" w:beforeAutospacing="1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36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37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¿Cuántas veces ha estado preocupado o se ha dado cuenta de que sus dientes o su dentadura no están bien?</w:t>
            </w:r>
          </w:p>
        </w:tc>
        <w:tc>
          <w:tcPr>
            <w:tcW w:w="1037" w:type="dxa"/>
          </w:tcPr>
          <w:p w14:paraId="6E01E3F8" w14:textId="1F7AE337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  <w:tc>
          <w:tcPr>
            <w:tcW w:w="1874" w:type="dxa"/>
          </w:tcPr>
          <w:p w14:paraId="5993814D" w14:textId="486B836E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1024" w:type="dxa"/>
          </w:tcPr>
          <w:p w14:paraId="0AD44982" w14:textId="5F9DF39E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0D14AE3C" w14:textId="4997DA60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866" w:type="dxa"/>
          </w:tcPr>
          <w:p w14:paraId="6D6CFB80" w14:textId="4DD5ABA4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</w:tr>
      <w:tr w:rsidR="003B5E29" w:rsidRPr="0018375E" w14:paraId="3947F511" w14:textId="77777777" w:rsidTr="00EF1826">
        <w:tc>
          <w:tcPr>
            <w:tcW w:w="7502" w:type="dxa"/>
          </w:tcPr>
          <w:p w14:paraId="60927F50" w14:textId="108AE65E" w:rsidR="003B5E29" w:rsidRPr="00C81614" w:rsidRDefault="003B5E29" w:rsidP="003B5E29">
            <w:pPr>
              <w:pStyle w:val="Prrafodelista"/>
              <w:numPr>
                <w:ilvl w:val="0"/>
                <w:numId w:val="1"/>
              </w:numPr>
              <w:spacing w:before="100" w:beforeAutospacing="1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38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39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¿Cuántas veces se ha puesto nervioso por los problemas de sus dientes o de su dentadura?</w:t>
            </w:r>
          </w:p>
        </w:tc>
        <w:tc>
          <w:tcPr>
            <w:tcW w:w="1037" w:type="dxa"/>
          </w:tcPr>
          <w:p w14:paraId="6F2B06B6" w14:textId="19268347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  <w:tc>
          <w:tcPr>
            <w:tcW w:w="1874" w:type="dxa"/>
          </w:tcPr>
          <w:p w14:paraId="60AD6E79" w14:textId="75870651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1024" w:type="dxa"/>
          </w:tcPr>
          <w:p w14:paraId="7874099F" w14:textId="580A5539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16A207A9" w14:textId="1F745908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866" w:type="dxa"/>
          </w:tcPr>
          <w:p w14:paraId="610C8B46" w14:textId="4D883BE8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</w:tr>
      <w:tr w:rsidR="003B5E29" w:rsidRPr="0018375E" w14:paraId="699EAB76" w14:textId="77777777" w:rsidTr="00EF1826">
        <w:tc>
          <w:tcPr>
            <w:tcW w:w="7502" w:type="dxa"/>
          </w:tcPr>
          <w:p w14:paraId="18915197" w14:textId="17E70E01" w:rsidR="003B5E29" w:rsidRPr="00C81614" w:rsidRDefault="003B5E29" w:rsidP="003B5E29">
            <w:pPr>
              <w:pStyle w:val="Prrafodelista"/>
              <w:numPr>
                <w:ilvl w:val="0"/>
                <w:numId w:val="1"/>
              </w:numPr>
              <w:spacing w:before="100" w:beforeAutospacing="1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40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41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¿Cuántas veces no ha comido a gusto delante de otras personas por culpa de sus dientes o dentadura?</w:t>
            </w:r>
          </w:p>
        </w:tc>
        <w:tc>
          <w:tcPr>
            <w:tcW w:w="1037" w:type="dxa"/>
          </w:tcPr>
          <w:p w14:paraId="19F3BB1D" w14:textId="7E6F0F5D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  <w:tc>
          <w:tcPr>
            <w:tcW w:w="1874" w:type="dxa"/>
          </w:tcPr>
          <w:p w14:paraId="365E1649" w14:textId="05AD6C0F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1024" w:type="dxa"/>
          </w:tcPr>
          <w:p w14:paraId="5289C4B0" w14:textId="691725EE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0A4B696F" w14:textId="38171B4A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866" w:type="dxa"/>
          </w:tcPr>
          <w:p w14:paraId="0A188478" w14:textId="697EBB13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</w:tr>
      <w:tr w:rsidR="003B5E29" w:rsidRPr="0018375E" w14:paraId="3A21C345" w14:textId="77777777" w:rsidTr="00EF1826">
        <w:tc>
          <w:tcPr>
            <w:tcW w:w="7502" w:type="dxa"/>
          </w:tcPr>
          <w:p w14:paraId="0724ACBB" w14:textId="2DC6D7EF" w:rsidR="003B5E29" w:rsidRPr="00C81614" w:rsidRDefault="003B5E29" w:rsidP="003B5E29">
            <w:pPr>
              <w:pStyle w:val="Prrafodelista"/>
              <w:numPr>
                <w:ilvl w:val="0"/>
                <w:numId w:val="1"/>
              </w:numPr>
              <w:spacing w:before="100" w:beforeAutospacing="1"/>
              <w:jc w:val="both"/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42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</w:pPr>
            <w:r w:rsidRPr="00C81614">
              <w:rPr>
                <w:rFonts w:ascii="Noto Sans" w:eastAsia="Times New Roman" w:hAnsi="Noto Sans" w:cs="Noto Sans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  <w:rPrChange w:id="43" w:author="Eliud Reyes Reyes" w:date="2025-04-16T11:52:00Z">
                  <w:rPr>
                    <w:rFonts w:ascii="Noto Sans" w:eastAsia="Times New Roman" w:hAnsi="Noto Sans" w:cs="Noto Sans"/>
                    <w:kern w:val="0"/>
                    <w:sz w:val="20"/>
                    <w:szCs w:val="20"/>
                    <w:bdr w:val="none" w:sz="0" w:space="0" w:color="auto" w:frame="1"/>
                    <w:lang w:eastAsia="es-MX"/>
                    <w14:ligatures w14:val="none"/>
                  </w:rPr>
                </w:rPrChange>
              </w:rPr>
              <w:t>¿Cuántas veces ha tenido molestias o dolor en sus dientes por el frío, el calor o las cosas dulces?</w:t>
            </w:r>
          </w:p>
        </w:tc>
        <w:tc>
          <w:tcPr>
            <w:tcW w:w="1037" w:type="dxa"/>
          </w:tcPr>
          <w:p w14:paraId="250333C3" w14:textId="3DDBB5E6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1</w:t>
            </w:r>
          </w:p>
        </w:tc>
        <w:tc>
          <w:tcPr>
            <w:tcW w:w="1874" w:type="dxa"/>
          </w:tcPr>
          <w:p w14:paraId="06E591AA" w14:textId="30DE04E8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2</w:t>
            </w:r>
          </w:p>
        </w:tc>
        <w:tc>
          <w:tcPr>
            <w:tcW w:w="1024" w:type="dxa"/>
          </w:tcPr>
          <w:p w14:paraId="3011E7B9" w14:textId="506F15A4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3</w:t>
            </w:r>
          </w:p>
        </w:tc>
        <w:tc>
          <w:tcPr>
            <w:tcW w:w="984" w:type="dxa"/>
          </w:tcPr>
          <w:p w14:paraId="39F36A31" w14:textId="2D1087BD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4</w:t>
            </w:r>
          </w:p>
        </w:tc>
        <w:tc>
          <w:tcPr>
            <w:tcW w:w="866" w:type="dxa"/>
          </w:tcPr>
          <w:p w14:paraId="4A3DA64D" w14:textId="6E341D59" w:rsidR="003B5E29" w:rsidRPr="0018375E" w:rsidRDefault="003E5CBC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 w:rsidRPr="0018375E"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5</w:t>
            </w:r>
          </w:p>
        </w:tc>
      </w:tr>
      <w:tr w:rsidR="003B5E29" w:rsidRPr="0018375E" w14:paraId="1123A6D5" w14:textId="77777777" w:rsidTr="000E441A">
        <w:trPr>
          <w:trHeight w:val="236"/>
          <w:trPrChange w:id="44" w:author="Eliud Reyes Reyes" w:date="2025-03-31T12:23:00Z">
            <w:trPr>
              <w:trHeight w:val="233"/>
            </w:trPr>
          </w:trPrChange>
        </w:trPr>
        <w:tc>
          <w:tcPr>
            <w:tcW w:w="7502" w:type="dxa"/>
            <w:tcPrChange w:id="45" w:author="Eliud Reyes Reyes" w:date="2025-03-31T12:23:00Z">
              <w:tcPr>
                <w:tcW w:w="7502" w:type="dxa"/>
              </w:tcPr>
            </w:tcPrChange>
          </w:tcPr>
          <w:p w14:paraId="3C4D0C1A" w14:textId="3A976A85" w:rsidR="003B5E29" w:rsidRPr="009C0035" w:rsidRDefault="009C0035" w:rsidP="003B5E29">
            <w:pPr>
              <w:pStyle w:val="Prrafodelista"/>
              <w:spacing w:before="100" w:beforeAutospacing="1"/>
              <w:rPr>
                <w:rFonts w:ascii="Noto Sans" w:eastAsia="Times New Roman" w:hAnsi="Noto Sans" w:cs="Noto Sans"/>
                <w:b/>
                <w:bCs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  <w:r>
              <w:rPr>
                <w:rFonts w:ascii="Noto Sans" w:eastAsia="Times New Roman" w:hAnsi="Noto Sans" w:cs="Noto Sans"/>
                <w:b/>
                <w:bCs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 xml:space="preserve">                                         </w:t>
            </w:r>
            <w:r w:rsidR="003B5E29" w:rsidRPr="009C0035">
              <w:rPr>
                <w:rFonts w:ascii="Noto Sans" w:eastAsia="Times New Roman" w:hAnsi="Noto Sans" w:cs="Noto Sans"/>
                <w:b/>
                <w:bCs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t>TOTAL:</w:t>
            </w:r>
          </w:p>
        </w:tc>
        <w:tc>
          <w:tcPr>
            <w:tcW w:w="1037" w:type="dxa"/>
            <w:tcPrChange w:id="46" w:author="Eliud Reyes Reyes" w:date="2025-03-31T12:23:00Z">
              <w:tcPr>
                <w:tcW w:w="1037" w:type="dxa"/>
              </w:tcPr>
            </w:tcPrChange>
          </w:tcPr>
          <w:p w14:paraId="72D619B5" w14:textId="77777777" w:rsidR="003B5E29" w:rsidRPr="0018375E" w:rsidRDefault="003B5E29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</w:p>
        </w:tc>
        <w:tc>
          <w:tcPr>
            <w:tcW w:w="1874" w:type="dxa"/>
            <w:tcPrChange w:id="47" w:author="Eliud Reyes Reyes" w:date="2025-03-31T12:23:00Z">
              <w:tcPr>
                <w:tcW w:w="1874" w:type="dxa"/>
              </w:tcPr>
            </w:tcPrChange>
          </w:tcPr>
          <w:p w14:paraId="1AA533E9" w14:textId="77777777" w:rsidR="003B5E29" w:rsidRPr="0018375E" w:rsidRDefault="003B5E29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</w:p>
        </w:tc>
        <w:tc>
          <w:tcPr>
            <w:tcW w:w="1024" w:type="dxa"/>
            <w:tcPrChange w:id="48" w:author="Eliud Reyes Reyes" w:date="2025-03-31T12:23:00Z">
              <w:tcPr>
                <w:tcW w:w="1024" w:type="dxa"/>
              </w:tcPr>
            </w:tcPrChange>
          </w:tcPr>
          <w:p w14:paraId="4EC52E90" w14:textId="77777777" w:rsidR="003B5E29" w:rsidRPr="0018375E" w:rsidRDefault="003B5E29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</w:p>
        </w:tc>
        <w:tc>
          <w:tcPr>
            <w:tcW w:w="984" w:type="dxa"/>
            <w:tcPrChange w:id="49" w:author="Eliud Reyes Reyes" w:date="2025-03-31T12:23:00Z">
              <w:tcPr>
                <w:tcW w:w="984" w:type="dxa"/>
              </w:tcPr>
            </w:tcPrChange>
          </w:tcPr>
          <w:p w14:paraId="7D9817A3" w14:textId="77777777" w:rsidR="003B5E29" w:rsidRPr="0018375E" w:rsidRDefault="003B5E29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</w:p>
        </w:tc>
        <w:tc>
          <w:tcPr>
            <w:tcW w:w="866" w:type="dxa"/>
            <w:tcPrChange w:id="50" w:author="Eliud Reyes Reyes" w:date="2025-03-31T12:23:00Z">
              <w:tcPr>
                <w:tcW w:w="866" w:type="dxa"/>
              </w:tcPr>
            </w:tcPrChange>
          </w:tcPr>
          <w:p w14:paraId="4ECFB370" w14:textId="77777777" w:rsidR="003B5E29" w:rsidRPr="0018375E" w:rsidRDefault="003B5E29" w:rsidP="003E5CBC">
            <w:pPr>
              <w:spacing w:beforeAutospacing="1" w:line="450" w:lineRule="atLeast"/>
              <w:jc w:val="center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</w:pPr>
          </w:p>
        </w:tc>
      </w:tr>
    </w:tbl>
    <w:p w14:paraId="6CDB5535" w14:textId="776C30E9" w:rsidR="003E5CBC" w:rsidRPr="00C81614" w:rsidRDefault="00B76CDB" w:rsidP="0018375E">
      <w:pPr>
        <w:spacing w:after="0" w:line="240" w:lineRule="auto"/>
        <w:jc w:val="center"/>
        <w:rPr>
          <w:rFonts w:ascii="Noto Sans" w:eastAsia="Times New Roman" w:hAnsi="Noto Sans" w:cs="Noto Sans"/>
          <w:b/>
          <w:bCs/>
          <w:color w:val="691C32" w:themeColor="accent1"/>
          <w:kern w:val="0"/>
          <w:sz w:val="16"/>
          <w:szCs w:val="16"/>
          <w:lang w:eastAsia="es-MX"/>
          <w14:ligatures w14:val="none"/>
          <w:rPrChange w:id="51" w:author="Eliud Reyes Reyes" w:date="2025-04-16T11:52:00Z">
            <w:rPr>
              <w:rFonts w:ascii="Noto Sans" w:eastAsia="Times New Roman" w:hAnsi="Noto Sans" w:cs="Noto Sans"/>
              <w:b/>
              <w:bCs/>
              <w:color w:val="C00000"/>
              <w:kern w:val="0"/>
              <w:sz w:val="20"/>
              <w:szCs w:val="20"/>
              <w:lang w:eastAsia="es-MX"/>
              <w14:ligatures w14:val="none"/>
            </w:rPr>
          </w:rPrChange>
        </w:rPr>
      </w:pPr>
      <w:r w:rsidRPr="00C81614">
        <w:rPr>
          <w:rFonts w:ascii="Noto Sans" w:eastAsia="Times New Roman" w:hAnsi="Noto Sans" w:cs="Noto Sans"/>
          <w:b/>
          <w:bCs/>
          <w:color w:val="691C32" w:themeColor="accent1"/>
          <w:kern w:val="0"/>
          <w:sz w:val="16"/>
          <w:szCs w:val="16"/>
          <w:lang w:eastAsia="es-MX"/>
          <w14:ligatures w14:val="none"/>
          <w:rPrChange w:id="52" w:author="Eliud Reyes Reyes" w:date="2025-04-16T11:52:00Z">
            <w:rPr>
              <w:rFonts w:ascii="Noto Sans" w:eastAsia="Times New Roman" w:hAnsi="Noto Sans" w:cs="Noto Sans"/>
              <w:b/>
              <w:bCs/>
              <w:color w:val="C00000"/>
              <w:kern w:val="0"/>
              <w:sz w:val="20"/>
              <w:szCs w:val="20"/>
              <w:lang w:eastAsia="es-MX"/>
              <w14:ligatures w14:val="none"/>
            </w:rPr>
          </w:rPrChange>
        </w:rPr>
        <w:t>Los ítems 3 y 7 tienen una valoración inversa al resto de los ítems</w:t>
      </w:r>
      <w:r w:rsidR="003E5CBC" w:rsidRPr="00C81614">
        <w:rPr>
          <w:rFonts w:ascii="Noto Sans" w:eastAsia="Times New Roman" w:hAnsi="Noto Sans" w:cs="Noto Sans"/>
          <w:b/>
          <w:bCs/>
          <w:color w:val="691C32" w:themeColor="accent1"/>
          <w:kern w:val="0"/>
          <w:sz w:val="16"/>
          <w:szCs w:val="16"/>
          <w:lang w:eastAsia="es-MX"/>
          <w14:ligatures w14:val="none"/>
          <w:rPrChange w:id="53" w:author="Eliud Reyes Reyes" w:date="2025-04-16T11:52:00Z">
            <w:rPr>
              <w:rFonts w:ascii="Noto Sans" w:eastAsia="Times New Roman" w:hAnsi="Noto Sans" w:cs="Noto Sans"/>
              <w:b/>
              <w:bCs/>
              <w:color w:val="C00000"/>
              <w:kern w:val="0"/>
              <w:sz w:val="20"/>
              <w:szCs w:val="20"/>
              <w:lang w:eastAsia="es-MX"/>
              <w14:ligatures w14:val="none"/>
            </w:rPr>
          </w:rPrChange>
        </w:rPr>
        <w:t>.</w:t>
      </w:r>
    </w:p>
    <w:p w14:paraId="125B0DE6" w14:textId="5A08D161" w:rsidR="00FB361B" w:rsidRPr="00C81614" w:rsidRDefault="00B76CDB" w:rsidP="009C0035">
      <w:pPr>
        <w:spacing w:after="0" w:line="240" w:lineRule="auto"/>
        <w:jc w:val="center"/>
        <w:rPr>
          <w:rFonts w:ascii="Noto Sans" w:eastAsia="Times New Roman" w:hAnsi="Noto Sans" w:cs="Noto Sans"/>
          <w:b/>
          <w:bCs/>
          <w:color w:val="691C32" w:themeColor="accent1"/>
          <w:kern w:val="0"/>
          <w:sz w:val="16"/>
          <w:szCs w:val="16"/>
          <w:lang w:eastAsia="es-MX"/>
          <w14:ligatures w14:val="none"/>
          <w:rPrChange w:id="54" w:author="Eliud Reyes Reyes" w:date="2025-04-16T11:52:00Z">
            <w:rPr>
              <w:rFonts w:ascii="Noto Sans" w:eastAsia="Times New Roman" w:hAnsi="Noto Sans" w:cs="Noto Sans"/>
              <w:b/>
              <w:bCs/>
              <w:color w:val="C00000"/>
              <w:kern w:val="0"/>
              <w:sz w:val="20"/>
              <w:szCs w:val="20"/>
              <w:lang w:eastAsia="es-MX"/>
              <w14:ligatures w14:val="none"/>
            </w:rPr>
          </w:rPrChange>
        </w:rPr>
      </w:pPr>
      <w:r w:rsidRPr="00C81614">
        <w:rPr>
          <w:rFonts w:ascii="Noto Sans" w:eastAsia="Times New Roman" w:hAnsi="Noto Sans" w:cs="Noto Sans"/>
          <w:b/>
          <w:bCs/>
          <w:color w:val="691C32" w:themeColor="accent1"/>
          <w:kern w:val="0"/>
          <w:sz w:val="16"/>
          <w:szCs w:val="16"/>
          <w:lang w:eastAsia="es-MX"/>
          <w14:ligatures w14:val="none"/>
          <w:rPrChange w:id="55" w:author="Eliud Reyes Reyes" w:date="2025-04-16T11:52:00Z">
            <w:rPr>
              <w:rFonts w:ascii="Noto Sans" w:eastAsia="Times New Roman" w:hAnsi="Noto Sans" w:cs="Noto Sans"/>
              <w:b/>
              <w:bCs/>
              <w:color w:val="C00000"/>
              <w:kern w:val="0"/>
              <w:sz w:val="20"/>
              <w:szCs w:val="20"/>
              <w:lang w:eastAsia="es-MX"/>
              <w14:ligatures w14:val="none"/>
            </w:rPr>
          </w:rPrChange>
        </w:rPr>
        <w:t>La puntuación mínima total son 12 puntos (un punto por cada uno de los ítems) y la máxima son 60 puntos</w:t>
      </w:r>
      <w:r w:rsidR="00526D73" w:rsidRPr="00C81614">
        <w:rPr>
          <w:rFonts w:ascii="Noto Sans" w:eastAsia="Times New Roman" w:hAnsi="Noto Sans" w:cs="Noto Sans"/>
          <w:b/>
          <w:bCs/>
          <w:color w:val="691C32" w:themeColor="accent1"/>
          <w:kern w:val="0"/>
          <w:sz w:val="16"/>
          <w:szCs w:val="16"/>
          <w:lang w:eastAsia="es-MX"/>
          <w14:ligatures w14:val="none"/>
          <w:rPrChange w:id="56" w:author="Eliud Reyes Reyes" w:date="2025-04-16T11:52:00Z">
            <w:rPr>
              <w:rFonts w:ascii="Noto Sans" w:eastAsia="Times New Roman" w:hAnsi="Noto Sans" w:cs="Noto Sans"/>
              <w:b/>
              <w:bCs/>
              <w:color w:val="C00000"/>
              <w:kern w:val="0"/>
              <w:sz w:val="20"/>
              <w:szCs w:val="20"/>
              <w:lang w:eastAsia="es-MX"/>
              <w14:ligatures w14:val="none"/>
            </w:rPr>
          </w:rPrChange>
        </w:rPr>
        <w:br/>
      </w:r>
      <w:r w:rsidRPr="00C81614">
        <w:rPr>
          <w:rFonts w:ascii="Noto Sans" w:eastAsia="Times New Roman" w:hAnsi="Noto Sans" w:cs="Noto Sans"/>
          <w:b/>
          <w:bCs/>
          <w:color w:val="691C32" w:themeColor="accent1"/>
          <w:kern w:val="0"/>
          <w:sz w:val="16"/>
          <w:szCs w:val="16"/>
          <w:lang w:eastAsia="es-MX"/>
          <w14:ligatures w14:val="none"/>
          <w:rPrChange w:id="57" w:author="Eliud Reyes Reyes" w:date="2025-04-16T11:52:00Z">
            <w:rPr>
              <w:rFonts w:ascii="Noto Sans" w:eastAsia="Times New Roman" w:hAnsi="Noto Sans" w:cs="Noto Sans"/>
              <w:b/>
              <w:bCs/>
              <w:color w:val="C00000"/>
              <w:kern w:val="0"/>
              <w:sz w:val="20"/>
              <w:szCs w:val="20"/>
              <w:lang w:eastAsia="es-MX"/>
              <w14:ligatures w14:val="none"/>
            </w:rPr>
          </w:rPrChange>
        </w:rPr>
        <w:t>(cinco puntos por cada ítem).</w:t>
      </w:r>
    </w:p>
    <w:sectPr w:rsidR="00FB361B" w:rsidRPr="00C81614" w:rsidSect="009C0035">
      <w:headerReference w:type="default" r:id="rId11"/>
      <w:pgSz w:w="15840" w:h="12240" w:orient="landscape"/>
      <w:pgMar w:top="567" w:right="1239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A0581" w14:textId="77777777" w:rsidR="00F6092D" w:rsidRDefault="00F6092D" w:rsidP="0018375E">
      <w:pPr>
        <w:spacing w:after="0" w:line="240" w:lineRule="auto"/>
      </w:pPr>
      <w:r>
        <w:separator/>
      </w:r>
    </w:p>
  </w:endnote>
  <w:endnote w:type="continuationSeparator" w:id="0">
    <w:p w14:paraId="57ED9BA4" w14:textId="77777777" w:rsidR="00F6092D" w:rsidRDefault="00F6092D" w:rsidP="00183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1B01E" w14:textId="77777777" w:rsidR="00F6092D" w:rsidRDefault="00F6092D" w:rsidP="0018375E">
      <w:pPr>
        <w:spacing w:after="0" w:line="240" w:lineRule="auto"/>
      </w:pPr>
      <w:r>
        <w:separator/>
      </w:r>
    </w:p>
  </w:footnote>
  <w:footnote w:type="continuationSeparator" w:id="0">
    <w:p w14:paraId="77261130" w14:textId="77777777" w:rsidR="00F6092D" w:rsidRDefault="00F6092D" w:rsidP="00183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AFFF" w14:textId="76E49DD3" w:rsidR="0018375E" w:rsidRPr="008E091B" w:rsidRDefault="00C81614" w:rsidP="0018375E">
    <w:pPr>
      <w:pStyle w:val="Encabezado"/>
      <w:spacing w:line="240" w:lineRule="atLeast"/>
      <w:rPr>
        <w:rFonts w:ascii="Noto Sans" w:hAnsi="Noto Sans" w:cs="Noto Sans"/>
        <w:sz w:val="36"/>
        <w:szCs w:val="36"/>
      </w:rPr>
    </w:pPr>
    <w:ins w:id="58" w:author="Eliud Reyes Reyes" w:date="2025-04-16T11:47:00Z">
      <w:r>
        <w:rPr>
          <w:rFonts w:ascii="Noto Sans" w:hAnsi="Noto Sans" w:cs="Noto Sans"/>
          <w:b/>
          <w:bCs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 wp14:anchorId="3B87A010" wp14:editId="308E00E1">
            <wp:simplePos x="0" y="0"/>
            <wp:positionH relativeFrom="column">
              <wp:posOffset>-925554</wp:posOffset>
            </wp:positionH>
            <wp:positionV relativeFrom="paragraph">
              <wp:posOffset>-90170</wp:posOffset>
            </wp:positionV>
            <wp:extent cx="10589411" cy="7109138"/>
            <wp:effectExtent l="0" t="0" r="0" b="0"/>
            <wp:wrapNone/>
            <wp:docPr id="16615473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547379" name="Imagen 1661547379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2741" cy="714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del w:id="59" w:author="Eliud Reyes Reyes" w:date="2025-04-16T11:47:00Z">
      <w:r w:rsidR="00B53915" w:rsidRPr="0018375E" w:rsidDel="00C81614">
        <w:rPr>
          <w:rFonts w:ascii="Noto Sans" w:hAnsi="Noto Sans" w:cs="Noto Sans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402430C" wp14:editId="3B11EA22">
            <wp:simplePos x="0" y="0"/>
            <wp:positionH relativeFrom="column">
              <wp:posOffset>5080</wp:posOffset>
            </wp:positionH>
            <wp:positionV relativeFrom="paragraph">
              <wp:posOffset>195580</wp:posOffset>
            </wp:positionV>
            <wp:extent cx="2686050" cy="753745"/>
            <wp:effectExtent l="0" t="0" r="0" b="8255"/>
            <wp:wrapSquare wrapText="bothSides"/>
            <wp:docPr id="1916043079" name="Imagen 10" descr="Text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443508" name="Imagen 10" descr="Texto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14:paraId="44E0AD79" w14:textId="680E8635" w:rsidR="00B53915" w:rsidRDefault="0018375E" w:rsidP="0018375E">
    <w:pPr>
      <w:pStyle w:val="Encabezado"/>
      <w:spacing w:line="240" w:lineRule="atLeast"/>
      <w:jc w:val="right"/>
      <w:rPr>
        <w:rFonts w:ascii="Noto Sans" w:hAnsi="Noto Sans" w:cs="Noto Sans"/>
        <w:b/>
        <w:bCs/>
        <w:sz w:val="36"/>
        <w:szCs w:val="36"/>
      </w:rPr>
    </w:pPr>
    <w:r w:rsidRPr="0018375E">
      <w:rPr>
        <w:rFonts w:ascii="Noto Sans" w:hAnsi="Noto Sans" w:cs="Noto Sans"/>
        <w:b/>
        <w:bCs/>
        <w:sz w:val="36"/>
        <w:szCs w:val="36"/>
      </w:rPr>
      <w:ptab w:relativeTo="margin" w:alignment="center" w:leader="none"/>
    </w:r>
    <w:r w:rsidRPr="0018375E">
      <w:rPr>
        <w:rFonts w:ascii="Noto Sans" w:hAnsi="Noto Sans" w:cs="Noto Sans"/>
        <w:b/>
        <w:bCs/>
        <w:sz w:val="36"/>
        <w:szCs w:val="36"/>
      </w:rPr>
      <w:ptab w:relativeTo="margin" w:alignment="right" w:leader="none"/>
    </w:r>
  </w:p>
  <w:p w14:paraId="042F8DFA" w14:textId="7E88FB21" w:rsidR="0018375E" w:rsidRPr="0018375E" w:rsidRDefault="009C0035" w:rsidP="00B53915">
    <w:pPr>
      <w:pStyle w:val="Encabezado"/>
      <w:spacing w:line="240" w:lineRule="atLeast"/>
      <w:jc w:val="center"/>
      <w:rPr>
        <w:rFonts w:ascii="Noto Sans" w:hAnsi="Noto Sans" w:cs="Noto Sans"/>
        <w:b/>
        <w:bCs/>
        <w:color w:val="BC955C" w:themeColor="text1"/>
        <w:szCs w:val="20"/>
      </w:rPr>
    </w:pPr>
    <w:r>
      <w:rPr>
        <w:rFonts w:ascii="Noto Sans" w:hAnsi="Noto Sans" w:cs="Noto Sans"/>
        <w:b/>
        <w:bCs/>
        <w:color w:val="BC955C" w:themeColor="text1"/>
        <w:szCs w:val="20"/>
        <w:lang w:eastAsia="es-MX"/>
      </w:rPr>
      <w:tab/>
      <w:t xml:space="preserve">                                                                </w:t>
    </w:r>
    <w:ins w:id="60" w:author="Eliud Reyes Reyes" w:date="2025-04-16T11:48:00Z">
      <w:r w:rsidR="00C81614">
        <w:rPr>
          <w:rFonts w:ascii="Noto Sans" w:hAnsi="Noto Sans" w:cs="Noto Sans"/>
          <w:b/>
          <w:bCs/>
          <w:color w:val="BC955C" w:themeColor="text1"/>
          <w:szCs w:val="20"/>
          <w:lang w:eastAsia="es-MX"/>
        </w:rPr>
        <w:t xml:space="preserve">                                                        </w:t>
      </w:r>
    </w:ins>
    <w:r w:rsidR="0018375E" w:rsidRPr="0018375E">
      <w:rPr>
        <w:rFonts w:ascii="Noto Sans" w:hAnsi="Noto Sans" w:cs="Noto Sans"/>
        <w:b/>
        <w:bCs/>
        <w:color w:val="BC955C" w:themeColor="text1"/>
        <w:szCs w:val="20"/>
        <w:lang w:eastAsia="es-MX"/>
      </w:rPr>
      <w:t>Unidad de Atención a la Salud</w:t>
    </w:r>
  </w:p>
  <w:p w14:paraId="142F4DDC" w14:textId="5552A944" w:rsidR="0018375E" w:rsidRDefault="00DE5C7F">
    <w:pPr>
      <w:pStyle w:val="Encabezado"/>
    </w:pPr>
    <w:r>
      <w:rPr>
        <w:rFonts w:ascii="Times New Roman" w:hAnsi="Times New Roman" w:cs="Times New Roman"/>
        <w:noProof/>
        <w:kern w:val="0"/>
        <w:lang w:eastAsia="es-MX"/>
        <w14:ligatures w14:val="non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5A9098" wp14:editId="1B571C09">
              <wp:simplePos x="0" y="0"/>
              <wp:positionH relativeFrom="column">
                <wp:posOffset>223164</wp:posOffset>
              </wp:positionH>
              <wp:positionV relativeFrom="paragraph">
                <wp:posOffset>73025</wp:posOffset>
              </wp:positionV>
              <wp:extent cx="1082675" cy="240983"/>
              <wp:effectExtent l="0" t="0" r="3175" b="6985"/>
              <wp:wrapNone/>
              <wp:docPr id="4" name="Cuadro de texto 1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69F986" w14:textId="4A00B21E" w:rsidR="00DE5C7F" w:rsidRDefault="00DE5C7F" w:rsidP="00DE5C7F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IB/UAS/6/F/0038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5A9098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7.55pt;margin-top:5.75pt;width:85.25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" fillcolor="#ddc9a3" stroked="f">
              <v:textbox>
                <w:txbxContent>
                  <w:p w14:paraId="6269F986" w14:textId="4A00B21E" w:rsidR="00DE5C7F" w:rsidRDefault="00DE5C7F" w:rsidP="00DE5C7F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IB/UAS/6/F/0038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826FD"/>
    <w:multiLevelType w:val="hybridMultilevel"/>
    <w:tmpl w:val="FC10B9D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005570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ud Reyes Reyes">
    <w15:presenceInfo w15:providerId="AD" w15:userId="S::eliud.reyes@imssbienestar.gob.mx::091d55de-f8aa-42fa-80ce-85ae82f5af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DB"/>
    <w:rsid w:val="00025422"/>
    <w:rsid w:val="00042A55"/>
    <w:rsid w:val="000432B5"/>
    <w:rsid w:val="00073C7E"/>
    <w:rsid w:val="000C4A86"/>
    <w:rsid w:val="000E441A"/>
    <w:rsid w:val="0018375E"/>
    <w:rsid w:val="00192BAB"/>
    <w:rsid w:val="003478FC"/>
    <w:rsid w:val="00390709"/>
    <w:rsid w:val="003B5E29"/>
    <w:rsid w:val="003E5CBC"/>
    <w:rsid w:val="005249E5"/>
    <w:rsid w:val="00526D73"/>
    <w:rsid w:val="005E075B"/>
    <w:rsid w:val="006309FB"/>
    <w:rsid w:val="00660865"/>
    <w:rsid w:val="00743212"/>
    <w:rsid w:val="007D4ECF"/>
    <w:rsid w:val="00861F7F"/>
    <w:rsid w:val="008956D5"/>
    <w:rsid w:val="00933FDB"/>
    <w:rsid w:val="009C0035"/>
    <w:rsid w:val="00A466A5"/>
    <w:rsid w:val="00AE5098"/>
    <w:rsid w:val="00B014D2"/>
    <w:rsid w:val="00B12F93"/>
    <w:rsid w:val="00B53915"/>
    <w:rsid w:val="00B76CDB"/>
    <w:rsid w:val="00B92AA8"/>
    <w:rsid w:val="00C13E39"/>
    <w:rsid w:val="00C5097E"/>
    <w:rsid w:val="00C81614"/>
    <w:rsid w:val="00DA3741"/>
    <w:rsid w:val="00DE5C7F"/>
    <w:rsid w:val="00E81A98"/>
    <w:rsid w:val="00EF1826"/>
    <w:rsid w:val="00F6092D"/>
    <w:rsid w:val="00F649BE"/>
    <w:rsid w:val="00FB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6D5957"/>
  <w15:chartTrackingRefBased/>
  <w15:docId w15:val="{0E703A68-803A-410E-9990-57ECAE13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76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4E152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76C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E152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76CDB"/>
    <w:pPr>
      <w:keepNext/>
      <w:keepLines/>
      <w:spacing w:before="160" w:after="80"/>
      <w:outlineLvl w:val="2"/>
    </w:pPr>
    <w:rPr>
      <w:rFonts w:eastAsiaTheme="majorEastAsia" w:cstheme="majorBidi"/>
      <w:color w:val="4E152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76C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E152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76CDB"/>
    <w:pPr>
      <w:keepNext/>
      <w:keepLines/>
      <w:spacing w:before="80" w:after="40"/>
      <w:outlineLvl w:val="4"/>
    </w:pPr>
    <w:rPr>
      <w:rFonts w:eastAsiaTheme="majorEastAsia" w:cstheme="majorBidi"/>
      <w:color w:val="4E152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76C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D3B994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76CDB"/>
    <w:pPr>
      <w:keepNext/>
      <w:keepLines/>
      <w:spacing w:before="40" w:after="0"/>
      <w:outlineLvl w:val="6"/>
    </w:pPr>
    <w:rPr>
      <w:rFonts w:eastAsiaTheme="majorEastAsia" w:cstheme="majorBidi"/>
      <w:color w:val="D3B994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76CDB"/>
    <w:pPr>
      <w:keepNext/>
      <w:keepLines/>
      <w:spacing w:after="0"/>
      <w:outlineLvl w:val="7"/>
    </w:pPr>
    <w:rPr>
      <w:rFonts w:eastAsiaTheme="majorEastAsia" w:cstheme="majorBidi"/>
      <w:i/>
      <w:iCs/>
      <w:color w:val="C6A474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76CDB"/>
    <w:pPr>
      <w:keepNext/>
      <w:keepLines/>
      <w:spacing w:after="0"/>
      <w:outlineLvl w:val="8"/>
    </w:pPr>
    <w:rPr>
      <w:rFonts w:eastAsiaTheme="majorEastAsia" w:cstheme="majorBidi"/>
      <w:color w:val="C6A474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6CDB"/>
    <w:rPr>
      <w:rFonts w:asciiTheme="majorHAnsi" w:eastAsiaTheme="majorEastAsia" w:hAnsiTheme="majorHAnsi" w:cstheme="majorBidi"/>
      <w:color w:val="4E152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76CDB"/>
    <w:rPr>
      <w:rFonts w:asciiTheme="majorHAnsi" w:eastAsiaTheme="majorEastAsia" w:hAnsiTheme="majorHAnsi" w:cstheme="majorBidi"/>
      <w:color w:val="4E152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76CDB"/>
    <w:rPr>
      <w:rFonts w:eastAsiaTheme="majorEastAsia" w:cstheme="majorBidi"/>
      <w:color w:val="4E152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76CDB"/>
    <w:rPr>
      <w:rFonts w:eastAsiaTheme="majorEastAsia" w:cstheme="majorBidi"/>
      <w:i/>
      <w:iCs/>
      <w:color w:val="4E152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76CDB"/>
    <w:rPr>
      <w:rFonts w:eastAsiaTheme="majorEastAsia" w:cstheme="majorBidi"/>
      <w:color w:val="4E152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76CDB"/>
    <w:rPr>
      <w:rFonts w:eastAsiaTheme="majorEastAsia" w:cstheme="majorBidi"/>
      <w:i/>
      <w:iCs/>
      <w:color w:val="D3B994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76CDB"/>
    <w:rPr>
      <w:rFonts w:eastAsiaTheme="majorEastAsia" w:cstheme="majorBidi"/>
      <w:color w:val="D3B994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76CDB"/>
    <w:rPr>
      <w:rFonts w:eastAsiaTheme="majorEastAsia" w:cstheme="majorBidi"/>
      <w:i/>
      <w:iCs/>
      <w:color w:val="C6A474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76CDB"/>
    <w:rPr>
      <w:rFonts w:eastAsiaTheme="majorEastAsia" w:cstheme="majorBidi"/>
      <w:color w:val="C6A474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76C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76C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76CDB"/>
    <w:pPr>
      <w:numPr>
        <w:ilvl w:val="1"/>
      </w:numPr>
    </w:pPr>
    <w:rPr>
      <w:rFonts w:eastAsiaTheme="majorEastAsia" w:cstheme="majorBidi"/>
      <w:color w:val="D3B994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76CDB"/>
    <w:rPr>
      <w:rFonts w:eastAsiaTheme="majorEastAsia" w:cstheme="majorBidi"/>
      <w:color w:val="D3B994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76CDB"/>
    <w:pPr>
      <w:spacing w:before="160"/>
      <w:jc w:val="center"/>
    </w:pPr>
    <w:rPr>
      <w:i/>
      <w:iCs/>
      <w:color w:val="CCAF84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76CDB"/>
    <w:rPr>
      <w:i/>
      <w:iCs/>
      <w:color w:val="CCAF84" w:themeColor="text1" w:themeTint="BF"/>
    </w:rPr>
  </w:style>
  <w:style w:type="paragraph" w:styleId="Prrafodelista">
    <w:name w:val="List Paragraph"/>
    <w:basedOn w:val="Normal"/>
    <w:uiPriority w:val="34"/>
    <w:qFormat/>
    <w:rsid w:val="00B76CD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76CDB"/>
    <w:rPr>
      <w:i/>
      <w:iCs/>
      <w:color w:val="4E152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76CDB"/>
    <w:pPr>
      <w:pBdr>
        <w:top w:val="single" w:sz="4" w:space="10" w:color="4E1525" w:themeColor="accent1" w:themeShade="BF"/>
        <w:bottom w:val="single" w:sz="4" w:space="10" w:color="4E1525" w:themeColor="accent1" w:themeShade="BF"/>
      </w:pBdr>
      <w:spacing w:before="360" w:after="360"/>
      <w:ind w:left="864" w:right="864"/>
      <w:jc w:val="center"/>
    </w:pPr>
    <w:rPr>
      <w:i/>
      <w:iCs/>
      <w:color w:val="4E152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76CDB"/>
    <w:rPr>
      <w:i/>
      <w:iCs/>
      <w:color w:val="4E152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76CDB"/>
    <w:rPr>
      <w:b/>
      <w:bCs/>
      <w:smallCaps/>
      <w:color w:val="4E1525" w:themeColor="accent1" w:themeShade="BF"/>
      <w:spacing w:val="5"/>
    </w:rPr>
  </w:style>
  <w:style w:type="paragraph" w:customStyle="1" w:styleId="elsevierstylepara">
    <w:name w:val="elsevierstylepara"/>
    <w:basedOn w:val="Normal"/>
    <w:rsid w:val="00B76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elsevierstyleitalic">
    <w:name w:val="elsevierstyleitalic"/>
    <w:basedOn w:val="Fuentedeprrafopredeter"/>
    <w:rsid w:val="00B76CDB"/>
  </w:style>
  <w:style w:type="table" w:styleId="Tablaconcuadrcula">
    <w:name w:val="Table Grid"/>
    <w:basedOn w:val="Tablanormal"/>
    <w:uiPriority w:val="39"/>
    <w:rsid w:val="00B7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B361B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B361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qFormat/>
    <w:rsid w:val="001837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18375E"/>
  </w:style>
  <w:style w:type="paragraph" w:styleId="Piedepgina">
    <w:name w:val="footer"/>
    <w:basedOn w:val="Normal"/>
    <w:link w:val="PiedepginaCar"/>
    <w:uiPriority w:val="99"/>
    <w:unhideWhenUsed/>
    <w:rsid w:val="001837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375E"/>
  </w:style>
  <w:style w:type="paragraph" w:styleId="Revisin">
    <w:name w:val="Revision"/>
    <w:hidden/>
    <w:uiPriority w:val="99"/>
    <w:semiHidden/>
    <w:rsid w:val="00B014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Colores 2025">
      <a:dk1>
        <a:srgbClr val="BC955C"/>
      </a:dk1>
      <a:lt1>
        <a:srgbClr val="006657"/>
      </a:lt1>
      <a:dk2>
        <a:srgbClr val="0E2841"/>
      </a:dk2>
      <a:lt2>
        <a:srgbClr val="FFFFFF"/>
      </a:lt2>
      <a:accent1>
        <a:srgbClr val="691C32"/>
      </a:accent1>
      <a:accent2>
        <a:srgbClr val="BC955C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8319F1-5145-4574-A654-BC87F7CA8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38CFB8-3823-4A9C-A6E8-D679BFBED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323379-BE51-4D15-A901-419075F27E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2B63D-1D30-4B9F-96A7-AA029BD27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Suárez</dc:creator>
  <cp:keywords/>
  <dc:description/>
  <cp:lastModifiedBy>Eliud Reyes Reyes</cp:lastModifiedBy>
  <cp:revision>4</cp:revision>
  <cp:lastPrinted>2025-03-31T20:17:00Z</cp:lastPrinted>
  <dcterms:created xsi:type="dcterms:W3CDTF">2025-03-31T20:17:00Z</dcterms:created>
  <dcterms:modified xsi:type="dcterms:W3CDTF">2025-04-16T17:52:00Z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